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915617" w14:textId="77777777" w:rsidR="004A28BC" w:rsidRDefault="008C486D" w:rsidP="00FF3C93">
      <w:pPr>
        <w:jc w:val="both"/>
        <w:rPr>
          <w:rFonts w:ascii="Times New Roman" w:hAnsi="Times New Roman" w:cs="Times New Roman"/>
          <w:sz w:val="24"/>
          <w:szCs w:val="24"/>
        </w:rPr>
      </w:pPr>
      <w:r>
        <w:rPr>
          <w:rFonts w:ascii="Times New Roman" w:hAnsi="Times New Roman" w:cs="Times New Roman"/>
          <w:sz w:val="24"/>
          <w:szCs w:val="24"/>
        </w:rPr>
        <w:t>Sebasti</w:t>
      </w:r>
      <w:commentRangeStart w:id="0"/>
      <w:r>
        <w:rPr>
          <w:rFonts w:ascii="Times New Roman" w:hAnsi="Times New Roman" w:cs="Times New Roman"/>
          <w:sz w:val="24"/>
          <w:szCs w:val="24"/>
        </w:rPr>
        <w:t>án Correa Muñoz</w:t>
      </w:r>
      <w:commentRangeEnd w:id="0"/>
      <w:r w:rsidR="00D4659B">
        <w:rPr>
          <w:rStyle w:val="Refdecomentario"/>
        </w:rPr>
        <w:commentReference w:id="0"/>
      </w:r>
    </w:p>
    <w:p w14:paraId="11A0A7B8" w14:textId="77777777" w:rsidR="008C486D" w:rsidRPr="00FF3C93" w:rsidRDefault="008C486D" w:rsidP="00FF3C93">
      <w:pPr>
        <w:jc w:val="both"/>
        <w:rPr>
          <w:rFonts w:ascii="Times New Roman" w:hAnsi="Times New Roman" w:cs="Times New Roman"/>
          <w:b/>
          <w:sz w:val="24"/>
          <w:szCs w:val="24"/>
        </w:rPr>
      </w:pPr>
      <w:r w:rsidRPr="00FF3C93">
        <w:rPr>
          <w:rFonts w:ascii="Times New Roman" w:hAnsi="Times New Roman" w:cs="Times New Roman"/>
          <w:b/>
          <w:sz w:val="24"/>
          <w:szCs w:val="24"/>
        </w:rPr>
        <w:t>Becker, Howard (2011). “Abrumado por la bibliografía”. En: Manual de escritura para científicos sociales: cómo empezar y terminar una tesis, un libro o un artículo. Siglo Veintiuno Editores, Buenos Aires (pp. 171-187)</w:t>
      </w:r>
    </w:p>
    <w:p w14:paraId="5B4EFEF5" w14:textId="77777777" w:rsidR="008C486D" w:rsidRPr="00FF3C93" w:rsidRDefault="008C486D" w:rsidP="00FF3C93">
      <w:pPr>
        <w:jc w:val="both"/>
        <w:rPr>
          <w:rFonts w:ascii="Times New Roman" w:hAnsi="Times New Roman" w:cs="Times New Roman"/>
          <w:b/>
          <w:sz w:val="24"/>
          <w:szCs w:val="24"/>
        </w:rPr>
      </w:pPr>
      <w:r w:rsidRPr="00FF3C93">
        <w:rPr>
          <w:rFonts w:ascii="Times New Roman" w:hAnsi="Times New Roman" w:cs="Times New Roman"/>
          <w:b/>
          <w:sz w:val="24"/>
          <w:szCs w:val="24"/>
        </w:rPr>
        <w:t>Palabras clave</w:t>
      </w:r>
    </w:p>
    <w:p w14:paraId="0097D0EE" w14:textId="77777777" w:rsidR="00FF3C93" w:rsidRDefault="00FF3C93" w:rsidP="00FF3C93">
      <w:pPr>
        <w:jc w:val="both"/>
        <w:rPr>
          <w:rFonts w:ascii="Times New Roman" w:hAnsi="Times New Roman" w:cs="Times New Roman"/>
          <w:sz w:val="24"/>
          <w:szCs w:val="24"/>
        </w:rPr>
      </w:pPr>
      <w:r>
        <w:rPr>
          <w:rFonts w:ascii="Times New Roman" w:hAnsi="Times New Roman" w:cs="Times New Roman"/>
          <w:sz w:val="24"/>
          <w:szCs w:val="24"/>
        </w:rPr>
        <w:t>Bibliografía,</w:t>
      </w:r>
      <w:r w:rsidR="00DC1BA0">
        <w:rPr>
          <w:rFonts w:ascii="Times New Roman" w:hAnsi="Times New Roman" w:cs="Times New Roman"/>
          <w:sz w:val="24"/>
          <w:szCs w:val="24"/>
        </w:rPr>
        <w:t xml:space="preserve"> argumentación, idea</w:t>
      </w:r>
    </w:p>
    <w:p w14:paraId="5B36D85B" w14:textId="77777777" w:rsidR="00FF3C93" w:rsidRPr="00FF3C93" w:rsidRDefault="00FF3C93" w:rsidP="00FF3C93">
      <w:pPr>
        <w:jc w:val="both"/>
        <w:rPr>
          <w:rFonts w:ascii="Times New Roman" w:hAnsi="Times New Roman" w:cs="Times New Roman"/>
          <w:b/>
          <w:sz w:val="24"/>
          <w:szCs w:val="24"/>
        </w:rPr>
      </w:pPr>
      <w:r w:rsidRPr="00FF3C93">
        <w:rPr>
          <w:rFonts w:ascii="Times New Roman" w:hAnsi="Times New Roman" w:cs="Times New Roman"/>
          <w:b/>
          <w:sz w:val="24"/>
          <w:szCs w:val="24"/>
        </w:rPr>
        <w:t>Síntesis</w:t>
      </w:r>
    </w:p>
    <w:p w14:paraId="6217071B" w14:textId="4399DD72" w:rsidR="00FF3C93" w:rsidRDefault="00FF3C93" w:rsidP="00FF3C93">
      <w:pPr>
        <w:jc w:val="both"/>
        <w:rPr>
          <w:rFonts w:ascii="Times New Roman" w:hAnsi="Times New Roman" w:cs="Times New Roman"/>
          <w:color w:val="202124"/>
          <w:sz w:val="24"/>
          <w:szCs w:val="24"/>
          <w:shd w:val="clear" w:color="auto" w:fill="FFFFFF"/>
        </w:rPr>
      </w:pPr>
      <w:r>
        <w:rPr>
          <w:rFonts w:ascii="Times New Roman" w:hAnsi="Times New Roman" w:cs="Times New Roman"/>
          <w:sz w:val="24"/>
          <w:szCs w:val="24"/>
        </w:rPr>
        <w:t xml:space="preserve">El </w:t>
      </w:r>
      <w:del w:id="1" w:author="CLAUDIO DUARTE" w:date="2021-11-10T12:27:00Z">
        <w:r w:rsidDel="00E07424">
          <w:rPr>
            <w:rFonts w:ascii="Times New Roman" w:hAnsi="Times New Roman" w:cs="Times New Roman"/>
            <w:sz w:val="24"/>
            <w:szCs w:val="24"/>
          </w:rPr>
          <w:delText xml:space="preserve">fragmento </w:delText>
        </w:r>
      </w:del>
      <w:ins w:id="2" w:author="CLAUDIO DUARTE" w:date="2021-11-10T12:27:00Z">
        <w:r w:rsidR="00E07424">
          <w:rPr>
            <w:rFonts w:ascii="Times New Roman" w:hAnsi="Times New Roman" w:cs="Times New Roman"/>
            <w:sz w:val="24"/>
            <w:szCs w:val="24"/>
          </w:rPr>
          <w:t>capítulo</w:t>
        </w:r>
        <w:r w:rsidR="00E07424">
          <w:rPr>
            <w:rFonts w:ascii="Times New Roman" w:hAnsi="Times New Roman" w:cs="Times New Roman"/>
            <w:sz w:val="24"/>
            <w:szCs w:val="24"/>
          </w:rPr>
          <w:t xml:space="preserve"> </w:t>
        </w:r>
      </w:ins>
      <w:r>
        <w:rPr>
          <w:rFonts w:ascii="Times New Roman" w:hAnsi="Times New Roman" w:cs="Times New Roman"/>
          <w:sz w:val="24"/>
          <w:szCs w:val="24"/>
        </w:rPr>
        <w:t>comienza con el autor explicando por qué los estudiantes universitarios aprenden que, para poder escribir respecto a un tema o problemática, es necesario intentar conocer todo aquello que se ha hablado respecto a este tema, pues “nadie quiere enterarse de que su idea, cultivada con tanto cariño, ya fue publicada antes de que a uno se le ocurriera” (Becker, 2011</w:t>
      </w:r>
      <w:r w:rsidR="00D9714E">
        <w:rPr>
          <w:rFonts w:ascii="Times New Roman" w:hAnsi="Times New Roman" w:cs="Times New Roman"/>
          <w:sz w:val="24"/>
          <w:szCs w:val="24"/>
        </w:rPr>
        <w:t>, pág. 174</w:t>
      </w:r>
      <w:r>
        <w:rPr>
          <w:rFonts w:ascii="Times New Roman" w:hAnsi="Times New Roman" w:cs="Times New Roman"/>
          <w:sz w:val="24"/>
          <w:szCs w:val="24"/>
        </w:rPr>
        <w:t>). Sin embargo, plantea Becker, esta situación plantea una problemática respecto a la bibliografía, y es que en ocasiones los autores se t</w:t>
      </w:r>
      <w:r w:rsidR="00DC1BA0">
        <w:rPr>
          <w:rFonts w:ascii="Times New Roman" w:hAnsi="Times New Roman" w:cs="Times New Roman"/>
          <w:sz w:val="24"/>
          <w:szCs w:val="24"/>
        </w:rPr>
        <w:t xml:space="preserve">erminan viendo abrumados por esta, dejando que cale muy profundo en la idea que originalmente habían tenido y llegando a deformar su argumentación. Ante esto, el autor plantea, basándose en un artículo escrito por Arthur </w:t>
      </w:r>
      <w:r w:rsidR="00DC1BA0" w:rsidRPr="00DC1BA0">
        <w:rPr>
          <w:rFonts w:ascii="Times New Roman" w:hAnsi="Times New Roman" w:cs="Times New Roman"/>
          <w:color w:val="202124"/>
          <w:sz w:val="24"/>
          <w:szCs w:val="24"/>
          <w:shd w:val="clear" w:color="auto" w:fill="FFFFFF"/>
        </w:rPr>
        <w:t>Stinchcombe</w:t>
      </w:r>
      <w:r w:rsidR="00DC1BA0">
        <w:rPr>
          <w:rFonts w:ascii="Times New Roman" w:hAnsi="Times New Roman" w:cs="Times New Roman"/>
          <w:color w:val="202124"/>
          <w:sz w:val="24"/>
          <w:szCs w:val="24"/>
          <w:shd w:val="clear" w:color="auto" w:fill="FFFFFF"/>
        </w:rPr>
        <w:t xml:space="preserve"> (1982), la manera que él considera correcta de utilizar la bibliografía. Esta es planteada por medio de una metáfora, pero en síntesis, Becker dice que un académico puede construir la propia argumentación o idea dejando “espacios” para introducir la bibliografía que sea pertinente. Es decir, se debe mantener la originalidad de una idea propia, y se debe hacer uso de lo que ya haya sido creado respecto al tema tratado. Este método es abordado también desde una perspectiva de no perder el tiempo. El autor dice que no existe ninguna necesidad de volver a construir desde el principio una </w:t>
      </w:r>
      <w:r w:rsidR="00D9714E">
        <w:rPr>
          <w:rFonts w:ascii="Times New Roman" w:hAnsi="Times New Roman" w:cs="Times New Roman"/>
          <w:color w:val="202124"/>
          <w:sz w:val="24"/>
          <w:szCs w:val="24"/>
          <w:shd w:val="clear" w:color="auto" w:fill="FFFFFF"/>
        </w:rPr>
        <w:t>idea planteada por alguien más. Y es por esto, expone, que es beneficioso tener un vasto conocimiento de literatura: “para identificar qué piezas están disponibles y no perder tiempo haciendo algo que ya está hecho” (Becker, 2011, pág. 180)</w:t>
      </w:r>
    </w:p>
    <w:p w14:paraId="28787944" w14:textId="77777777" w:rsidR="00D9714E" w:rsidRDefault="00D9714E" w:rsidP="00D9714E">
      <w:pPr>
        <w:pStyle w:val="Textoindependiente"/>
        <w:spacing w:before="1" w:line="268" w:lineRule="auto"/>
        <w:ind w:right="124"/>
        <w:jc w:val="both"/>
        <w:rPr>
          <w:rFonts w:ascii="Times New Roman" w:hAnsi="Times New Roman" w:cs="Times New Roman"/>
          <w:color w:val="000009"/>
        </w:rPr>
      </w:pPr>
      <w:r w:rsidRPr="00D9714E">
        <w:rPr>
          <w:rFonts w:ascii="Times New Roman" w:hAnsi="Times New Roman" w:cs="Times New Roman"/>
          <w:b/>
          <w:color w:val="000009"/>
        </w:rPr>
        <w:t>¿Cuál</w:t>
      </w:r>
      <w:r w:rsidRPr="00D9714E">
        <w:rPr>
          <w:rFonts w:ascii="Times New Roman" w:hAnsi="Times New Roman" w:cs="Times New Roman"/>
          <w:b/>
          <w:color w:val="000009"/>
          <w:spacing w:val="1"/>
        </w:rPr>
        <w:t xml:space="preserve"> </w:t>
      </w:r>
      <w:r w:rsidRPr="00D9714E">
        <w:rPr>
          <w:rFonts w:ascii="Times New Roman" w:hAnsi="Times New Roman" w:cs="Times New Roman"/>
          <w:b/>
          <w:color w:val="000009"/>
        </w:rPr>
        <w:t>es</w:t>
      </w:r>
      <w:r w:rsidRPr="00D9714E">
        <w:rPr>
          <w:rFonts w:ascii="Times New Roman" w:hAnsi="Times New Roman" w:cs="Times New Roman"/>
          <w:b/>
          <w:color w:val="000009"/>
          <w:spacing w:val="1"/>
        </w:rPr>
        <w:t xml:space="preserve"> </w:t>
      </w:r>
      <w:r w:rsidRPr="00D9714E">
        <w:rPr>
          <w:rFonts w:ascii="Times New Roman" w:hAnsi="Times New Roman" w:cs="Times New Roman"/>
          <w:b/>
          <w:color w:val="000009"/>
        </w:rPr>
        <w:t>el</w:t>
      </w:r>
      <w:r w:rsidRPr="00D9714E">
        <w:rPr>
          <w:rFonts w:ascii="Times New Roman" w:hAnsi="Times New Roman" w:cs="Times New Roman"/>
          <w:b/>
          <w:color w:val="000009"/>
          <w:spacing w:val="1"/>
        </w:rPr>
        <w:t xml:space="preserve"> </w:t>
      </w:r>
      <w:r w:rsidRPr="00D9714E">
        <w:rPr>
          <w:rFonts w:ascii="Times New Roman" w:hAnsi="Times New Roman" w:cs="Times New Roman"/>
          <w:b/>
          <w:color w:val="000009"/>
        </w:rPr>
        <w:t>espacio</w:t>
      </w:r>
      <w:r w:rsidRPr="00D9714E">
        <w:rPr>
          <w:rFonts w:ascii="Times New Roman" w:hAnsi="Times New Roman" w:cs="Times New Roman"/>
          <w:b/>
          <w:color w:val="000009"/>
          <w:spacing w:val="1"/>
        </w:rPr>
        <w:t xml:space="preserve"> </w:t>
      </w:r>
      <w:r w:rsidRPr="00D9714E">
        <w:rPr>
          <w:rFonts w:ascii="Times New Roman" w:hAnsi="Times New Roman" w:cs="Times New Roman"/>
          <w:b/>
          <w:color w:val="000009"/>
        </w:rPr>
        <w:t>para</w:t>
      </w:r>
      <w:r w:rsidRPr="00D9714E">
        <w:rPr>
          <w:rFonts w:ascii="Times New Roman" w:hAnsi="Times New Roman" w:cs="Times New Roman"/>
          <w:b/>
          <w:color w:val="000009"/>
          <w:spacing w:val="1"/>
        </w:rPr>
        <w:t xml:space="preserve"> </w:t>
      </w:r>
      <w:r w:rsidRPr="00D9714E">
        <w:rPr>
          <w:rFonts w:ascii="Times New Roman" w:hAnsi="Times New Roman" w:cs="Times New Roman"/>
          <w:b/>
          <w:color w:val="000009"/>
        </w:rPr>
        <w:t>la</w:t>
      </w:r>
      <w:r w:rsidRPr="00D9714E">
        <w:rPr>
          <w:rFonts w:ascii="Times New Roman" w:hAnsi="Times New Roman" w:cs="Times New Roman"/>
          <w:b/>
          <w:color w:val="000009"/>
          <w:spacing w:val="1"/>
        </w:rPr>
        <w:t xml:space="preserve"> </w:t>
      </w:r>
      <w:r w:rsidRPr="00D9714E">
        <w:rPr>
          <w:rFonts w:ascii="Times New Roman" w:hAnsi="Times New Roman" w:cs="Times New Roman"/>
          <w:b/>
          <w:color w:val="000009"/>
        </w:rPr>
        <w:t>creatividad del</w:t>
      </w:r>
      <w:r w:rsidRPr="00D9714E">
        <w:rPr>
          <w:rFonts w:ascii="Times New Roman" w:hAnsi="Times New Roman" w:cs="Times New Roman"/>
          <w:b/>
          <w:color w:val="000009"/>
          <w:spacing w:val="1"/>
        </w:rPr>
        <w:t xml:space="preserve"> investigador </w:t>
      </w:r>
      <w:r w:rsidRPr="00D9714E">
        <w:rPr>
          <w:rFonts w:ascii="Times New Roman" w:hAnsi="Times New Roman" w:cs="Times New Roman"/>
          <w:b/>
          <w:color w:val="000009"/>
        </w:rPr>
        <w:t>o</w:t>
      </w:r>
      <w:r w:rsidRPr="00D9714E">
        <w:rPr>
          <w:rFonts w:ascii="Times New Roman" w:hAnsi="Times New Roman" w:cs="Times New Roman"/>
          <w:b/>
          <w:color w:val="000009"/>
          <w:spacing w:val="1"/>
        </w:rPr>
        <w:t xml:space="preserve"> </w:t>
      </w:r>
      <w:r w:rsidRPr="00D9714E">
        <w:rPr>
          <w:rFonts w:ascii="Times New Roman" w:hAnsi="Times New Roman" w:cs="Times New Roman"/>
          <w:b/>
          <w:color w:val="000009"/>
        </w:rPr>
        <w:t>la</w:t>
      </w:r>
      <w:r w:rsidRPr="00D9714E">
        <w:rPr>
          <w:rFonts w:ascii="Times New Roman" w:hAnsi="Times New Roman" w:cs="Times New Roman"/>
          <w:b/>
          <w:color w:val="000009"/>
          <w:spacing w:val="1"/>
        </w:rPr>
        <w:t xml:space="preserve"> </w:t>
      </w:r>
      <w:r w:rsidRPr="00D9714E">
        <w:rPr>
          <w:rFonts w:ascii="Times New Roman" w:hAnsi="Times New Roman" w:cs="Times New Roman"/>
          <w:b/>
          <w:color w:val="000009"/>
        </w:rPr>
        <w:t>investigadora</w:t>
      </w:r>
      <w:r w:rsidRPr="00D9714E">
        <w:rPr>
          <w:rFonts w:ascii="Times New Roman" w:hAnsi="Times New Roman" w:cs="Times New Roman"/>
          <w:b/>
          <w:color w:val="000009"/>
          <w:spacing w:val="1"/>
        </w:rPr>
        <w:t xml:space="preserve"> </w:t>
      </w:r>
      <w:r w:rsidRPr="00D9714E">
        <w:rPr>
          <w:rFonts w:ascii="Times New Roman" w:hAnsi="Times New Roman" w:cs="Times New Roman"/>
          <w:b/>
          <w:color w:val="000009"/>
        </w:rPr>
        <w:t>en</w:t>
      </w:r>
      <w:r w:rsidRPr="00D9714E">
        <w:rPr>
          <w:rFonts w:ascii="Times New Roman" w:hAnsi="Times New Roman" w:cs="Times New Roman"/>
          <w:b/>
          <w:color w:val="000009"/>
          <w:spacing w:val="1"/>
        </w:rPr>
        <w:t xml:space="preserve"> </w:t>
      </w:r>
      <w:r w:rsidRPr="00D9714E">
        <w:rPr>
          <w:rFonts w:ascii="Times New Roman" w:hAnsi="Times New Roman" w:cs="Times New Roman"/>
          <w:b/>
          <w:color w:val="000009"/>
        </w:rPr>
        <w:t>la</w:t>
      </w:r>
      <w:r w:rsidRPr="00D9714E">
        <w:rPr>
          <w:rFonts w:ascii="Times New Roman" w:hAnsi="Times New Roman" w:cs="Times New Roman"/>
          <w:b/>
          <w:color w:val="000009"/>
          <w:spacing w:val="1"/>
        </w:rPr>
        <w:t xml:space="preserve"> </w:t>
      </w:r>
      <w:r w:rsidRPr="00D9714E">
        <w:rPr>
          <w:rFonts w:ascii="Times New Roman" w:hAnsi="Times New Roman" w:cs="Times New Roman"/>
          <w:b/>
          <w:color w:val="000009"/>
        </w:rPr>
        <w:t>revisión</w:t>
      </w:r>
      <w:r w:rsidRPr="00D9714E">
        <w:rPr>
          <w:rFonts w:ascii="Times New Roman" w:hAnsi="Times New Roman" w:cs="Times New Roman"/>
          <w:b/>
          <w:color w:val="000009"/>
          <w:spacing w:val="1"/>
        </w:rPr>
        <w:t xml:space="preserve"> </w:t>
      </w:r>
      <w:r w:rsidRPr="00D9714E">
        <w:rPr>
          <w:rFonts w:ascii="Times New Roman" w:hAnsi="Times New Roman" w:cs="Times New Roman"/>
          <w:b/>
          <w:color w:val="000009"/>
        </w:rPr>
        <w:t>de</w:t>
      </w:r>
      <w:r w:rsidRPr="00D9714E">
        <w:rPr>
          <w:rFonts w:ascii="Times New Roman" w:hAnsi="Times New Roman" w:cs="Times New Roman"/>
          <w:b/>
          <w:color w:val="000009"/>
          <w:spacing w:val="1"/>
        </w:rPr>
        <w:t xml:space="preserve"> </w:t>
      </w:r>
      <w:r w:rsidRPr="00D9714E">
        <w:rPr>
          <w:rFonts w:ascii="Times New Roman" w:hAnsi="Times New Roman" w:cs="Times New Roman"/>
          <w:b/>
          <w:color w:val="000009"/>
        </w:rPr>
        <w:t>la</w:t>
      </w:r>
      <w:r w:rsidRPr="00D9714E">
        <w:rPr>
          <w:rFonts w:ascii="Times New Roman" w:hAnsi="Times New Roman" w:cs="Times New Roman"/>
          <w:b/>
          <w:color w:val="000009"/>
          <w:spacing w:val="1"/>
        </w:rPr>
        <w:t xml:space="preserve"> </w:t>
      </w:r>
      <w:r w:rsidRPr="00D9714E">
        <w:rPr>
          <w:rFonts w:ascii="Times New Roman" w:hAnsi="Times New Roman" w:cs="Times New Roman"/>
          <w:b/>
          <w:color w:val="000009"/>
        </w:rPr>
        <w:t>bibliografía?</w:t>
      </w:r>
      <w:r>
        <w:rPr>
          <w:rFonts w:ascii="Times New Roman" w:hAnsi="Times New Roman" w:cs="Times New Roman"/>
          <w:b/>
          <w:color w:val="000009"/>
        </w:rPr>
        <w:t xml:space="preserve"> </w:t>
      </w:r>
    </w:p>
    <w:p w14:paraId="30D0F31B" w14:textId="77777777" w:rsidR="00D9714E" w:rsidRDefault="00D9714E" w:rsidP="00D9714E">
      <w:pPr>
        <w:pStyle w:val="Textoindependiente"/>
        <w:spacing w:before="1" w:line="268" w:lineRule="auto"/>
        <w:ind w:right="124"/>
        <w:jc w:val="both"/>
        <w:rPr>
          <w:rFonts w:ascii="Times New Roman" w:hAnsi="Times New Roman" w:cs="Times New Roman"/>
          <w:color w:val="000009"/>
        </w:rPr>
      </w:pPr>
    </w:p>
    <w:p w14:paraId="5B0B1EA2" w14:textId="77777777" w:rsidR="00D9714E" w:rsidRPr="00D9714E" w:rsidRDefault="00D9714E" w:rsidP="00D9714E">
      <w:pPr>
        <w:pStyle w:val="Textoindependiente"/>
        <w:spacing w:before="1" w:line="268" w:lineRule="auto"/>
        <w:ind w:right="124"/>
        <w:jc w:val="both"/>
        <w:rPr>
          <w:rFonts w:ascii="Times New Roman" w:hAnsi="Times New Roman" w:cs="Times New Roman"/>
          <w:color w:val="000009"/>
        </w:rPr>
      </w:pPr>
      <w:r>
        <w:rPr>
          <w:rFonts w:ascii="Times New Roman" w:hAnsi="Times New Roman" w:cs="Times New Roman"/>
          <w:color w:val="000009"/>
        </w:rPr>
        <w:t xml:space="preserve">El investigador debe ser capaz de crear una argumentación respecto a un problema con ayuda de la bibliografía que se considere pertinente, pero además, la creatividad del autor radica en la capacidad de este de manipular la bibliografía para utilizar uno o varios textos </w:t>
      </w:r>
      <w:r w:rsidR="00943D40">
        <w:rPr>
          <w:rFonts w:ascii="Times New Roman" w:hAnsi="Times New Roman" w:cs="Times New Roman"/>
          <w:color w:val="000009"/>
        </w:rPr>
        <w:t>de la manera que a este le sea conveniente, es decir, ser capaces de replantear las ideas de su bibliografía de maneras que puedan ser conectadas entre sí para apoyar la argumentación propia.</w:t>
      </w:r>
    </w:p>
    <w:sectPr w:rsidR="00D9714E" w:rsidRPr="00D9714E">
      <w:pgSz w:w="12240" w:h="15840"/>
      <w:pgMar w:top="1417" w:right="1701" w:bottom="1417"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CLAUDIO DUARTE" w:date="2021-11-10T12:21:00Z" w:initials="CD">
    <w:p w14:paraId="3646E793" w14:textId="6040C941" w:rsidR="00D4659B" w:rsidRDefault="00D4659B">
      <w:pPr>
        <w:pStyle w:val="Textocomentario"/>
      </w:pPr>
      <w:r>
        <w:rPr>
          <w:rStyle w:val="Refdecomentario"/>
        </w:rPr>
        <w:annotationRef/>
      </w:r>
      <w:r>
        <w:t>Muy buen trabajo. NOTA: 7.0</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646E79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3637C7" w16cex:dateUtc="2021-11-10T15:2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646E793" w16cid:durableId="253637C7"/>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LAUDIO DUARTE">
    <w15:presenceInfo w15:providerId="None" w15:userId="CLAUDIO DUART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486D"/>
    <w:rsid w:val="004A28BC"/>
    <w:rsid w:val="008C486D"/>
    <w:rsid w:val="00943D40"/>
    <w:rsid w:val="00D4659B"/>
    <w:rsid w:val="00D9714E"/>
    <w:rsid w:val="00DC1BA0"/>
    <w:rsid w:val="00E07424"/>
    <w:rsid w:val="00FF3C93"/>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FBCFA9"/>
  <w15:chartTrackingRefBased/>
  <w15:docId w15:val="{BEC83229-16D6-4326-9F1D-D036CB39F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uiPriority w:val="1"/>
    <w:unhideWhenUsed/>
    <w:qFormat/>
    <w:rsid w:val="00D9714E"/>
    <w:pPr>
      <w:widowControl w:val="0"/>
      <w:autoSpaceDE w:val="0"/>
      <w:autoSpaceDN w:val="0"/>
      <w:spacing w:after="0" w:line="240" w:lineRule="auto"/>
    </w:pPr>
    <w:rPr>
      <w:rFonts w:ascii="Calibri" w:eastAsia="Calibri" w:hAnsi="Calibri" w:cs="Calibri"/>
      <w:sz w:val="24"/>
      <w:szCs w:val="24"/>
      <w:lang w:val="es-ES"/>
    </w:rPr>
  </w:style>
  <w:style w:type="character" w:customStyle="1" w:styleId="TextoindependienteCar">
    <w:name w:val="Texto independiente Car"/>
    <w:basedOn w:val="Fuentedeprrafopredeter"/>
    <w:link w:val="Textoindependiente"/>
    <w:uiPriority w:val="1"/>
    <w:rsid w:val="00D9714E"/>
    <w:rPr>
      <w:rFonts w:ascii="Calibri" w:eastAsia="Calibri" w:hAnsi="Calibri" w:cs="Calibri"/>
      <w:sz w:val="24"/>
      <w:szCs w:val="24"/>
      <w:lang w:val="es-ES"/>
    </w:rPr>
  </w:style>
  <w:style w:type="character" w:styleId="Refdecomentario">
    <w:name w:val="annotation reference"/>
    <w:basedOn w:val="Fuentedeprrafopredeter"/>
    <w:uiPriority w:val="99"/>
    <w:semiHidden/>
    <w:unhideWhenUsed/>
    <w:rsid w:val="00D4659B"/>
    <w:rPr>
      <w:sz w:val="16"/>
      <w:szCs w:val="16"/>
    </w:rPr>
  </w:style>
  <w:style w:type="paragraph" w:styleId="Textocomentario">
    <w:name w:val="annotation text"/>
    <w:basedOn w:val="Normal"/>
    <w:link w:val="TextocomentarioCar"/>
    <w:uiPriority w:val="99"/>
    <w:semiHidden/>
    <w:unhideWhenUsed/>
    <w:rsid w:val="00D4659B"/>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D4659B"/>
    <w:rPr>
      <w:sz w:val="20"/>
      <w:szCs w:val="20"/>
    </w:rPr>
  </w:style>
  <w:style w:type="paragraph" w:styleId="Asuntodelcomentario">
    <w:name w:val="annotation subject"/>
    <w:basedOn w:val="Textocomentario"/>
    <w:next w:val="Textocomentario"/>
    <w:link w:val="AsuntodelcomentarioCar"/>
    <w:uiPriority w:val="99"/>
    <w:semiHidden/>
    <w:unhideWhenUsed/>
    <w:rsid w:val="00D4659B"/>
    <w:rPr>
      <w:b/>
      <w:bCs/>
    </w:rPr>
  </w:style>
  <w:style w:type="character" w:customStyle="1" w:styleId="AsuntodelcomentarioCar">
    <w:name w:val="Asunto del comentario Car"/>
    <w:basedOn w:val="TextocomentarioCar"/>
    <w:link w:val="Asuntodelcomentario"/>
    <w:uiPriority w:val="99"/>
    <w:semiHidden/>
    <w:rsid w:val="00D4659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2892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8/08/relationships/commentsExtensible" Target="commentsExtensible.xml"/><Relationship Id="rId3" Type="http://schemas.openxmlformats.org/officeDocument/2006/relationships/settings" Target="settings.xml"/><Relationship Id="rId7" Type="http://schemas.microsoft.com/office/2016/09/relationships/commentsIds" Target="commentsIds.xml"/><Relationship Id="rId2" Type="http://schemas.openxmlformats.org/officeDocument/2006/relationships/styles" Target="styles.xml"/><Relationship Id="rId1" Type="http://schemas.openxmlformats.org/officeDocument/2006/relationships/customXml" Target="../customXml/item1.xml"/><Relationship Id="rId6" Type="http://schemas.microsoft.com/office/2011/relationships/commentsExtended" Target="commentsExtended.xml"/><Relationship Id="rId11" Type="http://schemas.openxmlformats.org/officeDocument/2006/relationships/theme" Target="theme/theme1.xml"/><Relationship Id="rId5" Type="http://schemas.openxmlformats.org/officeDocument/2006/relationships/comments" Target="comment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6646AD-9AE8-49D1-BF1C-CCA5FBC7D4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380</Words>
  <Characters>2094</Characters>
  <Application>Microsoft Office Word</Application>
  <DocSecurity>0</DocSecurity>
  <Lines>17</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56976598186</dc:creator>
  <cp:keywords/>
  <dc:description/>
  <cp:lastModifiedBy>CLAUDIO DUARTE</cp:lastModifiedBy>
  <cp:revision>2</cp:revision>
  <dcterms:created xsi:type="dcterms:W3CDTF">2021-11-10T15:27:00Z</dcterms:created>
  <dcterms:modified xsi:type="dcterms:W3CDTF">2021-11-10T15:27:00Z</dcterms:modified>
</cp:coreProperties>
</file>